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20135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35" w:rsidRDefault="00C20135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35" w:rsidRPr="00C20135" w:rsidRDefault="00EE233B" w:rsidP="00C2013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E233B">
              <w:rPr>
                <w:b/>
                <w:sz w:val="26"/>
                <w:szCs w:val="26"/>
                <w:lang w:val="en-US"/>
              </w:rPr>
              <w:t>203B_254</w:t>
            </w:r>
          </w:p>
        </w:tc>
      </w:tr>
      <w:tr w:rsidR="00C20135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35" w:rsidRDefault="00C20135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35" w:rsidRPr="00EE233B" w:rsidRDefault="00EE233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EE233B">
              <w:rPr>
                <w:b/>
                <w:sz w:val="24"/>
                <w:szCs w:val="24"/>
                <w:lang w:val="en-US"/>
              </w:rPr>
              <w:t>2216371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0A0909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0909" w:rsidRPr="002C0290" w:rsidRDefault="000A0909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909" w:rsidRPr="002C0290" w:rsidRDefault="000A0909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0A0909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909" w:rsidRPr="002C0290" w:rsidRDefault="000A090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A0909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909" w:rsidRPr="002C0290" w:rsidRDefault="000A090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A090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909" w:rsidRPr="002C0290" w:rsidRDefault="000A090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0A090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909" w:rsidRPr="002C0290" w:rsidRDefault="000A090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A090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909" w:rsidRPr="002C0290" w:rsidRDefault="000A090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Default="0026453A" w:rsidP="0026453A"/>
    <w:p w:rsidR="000A0909" w:rsidRPr="00697DC5" w:rsidRDefault="000A0909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7538F5">
        <w:rPr>
          <w:b/>
          <w:sz w:val="26"/>
          <w:szCs w:val="26"/>
        </w:rPr>
        <w:t>(</w:t>
      </w:r>
      <w:r w:rsidR="004B7CF8" w:rsidRPr="00AD1CD8">
        <w:rPr>
          <w:b/>
          <w:sz w:val="26"/>
          <w:szCs w:val="26"/>
        </w:rPr>
        <w:t>Гайка М10</w:t>
      </w:r>
      <w:r w:rsidR="007538F5">
        <w:rPr>
          <w:b/>
          <w:sz w:val="26"/>
          <w:szCs w:val="26"/>
        </w:rPr>
        <w:t>)</w:t>
      </w:r>
      <w:r w:rsidR="00AD1CD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538F5" w:rsidRDefault="007538F5" w:rsidP="007538F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7538F5" w:rsidRDefault="007538F5" w:rsidP="007538F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538F5" w:rsidRDefault="007538F5" w:rsidP="007538F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538F5" w:rsidRDefault="007538F5" w:rsidP="007538F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7538F5" w:rsidRDefault="007538F5" w:rsidP="007538F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0A0909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538F5" w:rsidRDefault="007538F5" w:rsidP="007538F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7538F5" w:rsidRDefault="007538F5" w:rsidP="007538F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7538F5" w:rsidRDefault="007538F5" w:rsidP="007538F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538F5" w:rsidRDefault="007538F5" w:rsidP="007538F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538F5" w:rsidRDefault="007538F5" w:rsidP="007538F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538F5" w:rsidRDefault="007538F5" w:rsidP="007538F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538F5" w:rsidRDefault="007538F5" w:rsidP="007538F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7538F5" w:rsidRDefault="007538F5" w:rsidP="007538F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538F5" w:rsidRDefault="007538F5" w:rsidP="007538F5">
      <w:pPr>
        <w:spacing w:line="276" w:lineRule="auto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538F5" w:rsidRDefault="007538F5" w:rsidP="007538F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538F5" w:rsidRDefault="007538F5" w:rsidP="007538F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538F5" w:rsidRDefault="007538F5" w:rsidP="007538F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538F5" w:rsidRDefault="007538F5" w:rsidP="007538F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538F5" w:rsidRDefault="007538F5" w:rsidP="007538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0A0909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7538F5" w:rsidRDefault="007538F5" w:rsidP="007538F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38F5" w:rsidRDefault="007538F5" w:rsidP="007538F5">
      <w:pPr>
        <w:rPr>
          <w:sz w:val="26"/>
          <w:szCs w:val="26"/>
        </w:rPr>
      </w:pPr>
    </w:p>
    <w:p w:rsidR="000A0909" w:rsidRDefault="000A0909" w:rsidP="007538F5">
      <w:pPr>
        <w:rPr>
          <w:sz w:val="26"/>
          <w:szCs w:val="26"/>
        </w:rPr>
      </w:pPr>
    </w:p>
    <w:p w:rsidR="000A0909" w:rsidRDefault="000A0909" w:rsidP="007538F5">
      <w:pPr>
        <w:rPr>
          <w:sz w:val="26"/>
          <w:szCs w:val="26"/>
        </w:rPr>
      </w:pPr>
    </w:p>
    <w:p w:rsidR="000A0909" w:rsidRDefault="000A0909" w:rsidP="007538F5">
      <w:pPr>
        <w:rPr>
          <w:sz w:val="26"/>
          <w:szCs w:val="26"/>
        </w:rPr>
      </w:pPr>
    </w:p>
    <w:p w:rsidR="000A0909" w:rsidRDefault="000A0909" w:rsidP="007538F5">
      <w:pPr>
        <w:rPr>
          <w:sz w:val="26"/>
          <w:szCs w:val="26"/>
        </w:rPr>
      </w:pPr>
    </w:p>
    <w:p w:rsidR="000A0909" w:rsidRDefault="000A0909" w:rsidP="007538F5">
      <w:pPr>
        <w:rPr>
          <w:sz w:val="26"/>
          <w:szCs w:val="26"/>
        </w:rPr>
      </w:pPr>
    </w:p>
    <w:p w:rsidR="000A0909" w:rsidRPr="007C78FC" w:rsidRDefault="000A0909" w:rsidP="000A0909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7538F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6CB" w:rsidRDefault="00E516CB">
      <w:r>
        <w:separator/>
      </w:r>
    </w:p>
  </w:endnote>
  <w:endnote w:type="continuationSeparator" w:id="0">
    <w:p w:rsidR="00E516CB" w:rsidRDefault="00E51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6CB" w:rsidRDefault="00E516CB">
      <w:r>
        <w:separator/>
      </w:r>
    </w:p>
  </w:footnote>
  <w:footnote w:type="continuationSeparator" w:id="0">
    <w:p w:rsidR="00E516CB" w:rsidRDefault="00E51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352A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0909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05D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565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2AF9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1BF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DC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00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CF8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2083"/>
    <w:rsid w:val="00694386"/>
    <w:rsid w:val="00696EAC"/>
    <w:rsid w:val="00697B92"/>
    <w:rsid w:val="00697D58"/>
    <w:rsid w:val="00697DC5"/>
    <w:rsid w:val="006A383F"/>
    <w:rsid w:val="006A3C68"/>
    <w:rsid w:val="006A4E1A"/>
    <w:rsid w:val="006A715C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38F5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BE6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CD8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135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47B9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C1D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6C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233B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4C3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E0992-F572-43CA-BFDA-A6474249D1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D7DF2C1-EBC6-418E-99CD-CD136853F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EB986-8726-40AE-8EB9-C7FD46053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6B05D6-9F3D-4063-8021-7C0546F9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2016-09-28T10:50:00Z</dcterms:created>
  <dcterms:modified xsi:type="dcterms:W3CDTF">2016-09-28T11:45:00Z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